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53C66" w14:textId="0D7BF85F" w:rsidR="00370C32" w:rsidRPr="00C668A4" w:rsidRDefault="00370C32" w:rsidP="00370C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Corbel" w:hAnsi="Corbel" w:cs="Arial"/>
          <w:b/>
          <w:bCs/>
          <w:sz w:val="28"/>
          <w:szCs w:val="28"/>
        </w:rPr>
      </w:pPr>
      <w:r w:rsidRPr="00C668A4">
        <w:rPr>
          <w:rFonts w:ascii="Corbel" w:hAnsi="Corbel" w:cs="Arial"/>
          <w:b/>
          <w:bCs/>
          <w:sz w:val="28"/>
          <w:szCs w:val="28"/>
        </w:rPr>
        <w:t xml:space="preserve">ANNEXE </w:t>
      </w:r>
      <w:r w:rsidR="00B1490F" w:rsidRPr="00C668A4">
        <w:rPr>
          <w:rFonts w:ascii="Corbel" w:hAnsi="Corbel" w:cs="Arial"/>
          <w:b/>
          <w:bCs/>
          <w:sz w:val="28"/>
          <w:szCs w:val="28"/>
        </w:rPr>
        <w:t>4</w:t>
      </w:r>
      <w:r w:rsidRPr="00C668A4">
        <w:rPr>
          <w:rFonts w:ascii="Corbel" w:hAnsi="Corbel" w:cs="Arial"/>
          <w:b/>
          <w:bCs/>
          <w:sz w:val="28"/>
          <w:szCs w:val="28"/>
        </w:rPr>
        <w:t xml:space="preserve">- </w:t>
      </w:r>
      <w:del w:id="0" w:author="SARTHOU Arnaud" w:date="2025-10-17T11:46:00Z" w16du:dateUtc="2025-10-17T09:46:00Z">
        <w:r w:rsidR="00B1490F" w:rsidRPr="00C668A4" w:rsidDel="000E6DB1">
          <w:rPr>
            <w:rFonts w:ascii="Corbel" w:hAnsi="Corbel" w:cs="Arial"/>
            <w:b/>
            <w:bCs/>
            <w:sz w:val="28"/>
            <w:szCs w:val="28"/>
          </w:rPr>
          <w:delText>QUESTIONNAIRE</w:delText>
        </w:r>
        <w:r w:rsidRPr="00C668A4" w:rsidDel="000E6DB1">
          <w:rPr>
            <w:rFonts w:ascii="Corbel" w:hAnsi="Corbel" w:cs="Arial"/>
            <w:b/>
            <w:bCs/>
            <w:sz w:val="28"/>
            <w:szCs w:val="28"/>
          </w:rPr>
          <w:delText xml:space="preserve">  DEVELOPPEMENT</w:delText>
        </w:r>
      </w:del>
      <w:ins w:id="1" w:author="SARTHOU Arnaud" w:date="2025-10-17T11:46:00Z" w16du:dateUtc="2025-10-17T09:46:00Z">
        <w:r w:rsidR="000E6DB1" w:rsidRPr="00C668A4">
          <w:rPr>
            <w:rFonts w:ascii="Corbel" w:hAnsi="Corbel" w:cs="Arial"/>
            <w:b/>
            <w:bCs/>
            <w:sz w:val="28"/>
            <w:szCs w:val="28"/>
          </w:rPr>
          <w:t>QUESTIONNAIRE DEVELOPPEMENT</w:t>
        </w:r>
      </w:ins>
      <w:r w:rsidRPr="00C668A4">
        <w:rPr>
          <w:rFonts w:ascii="Corbel" w:hAnsi="Corbel" w:cs="Arial"/>
          <w:b/>
          <w:bCs/>
          <w:sz w:val="28"/>
          <w:szCs w:val="28"/>
        </w:rPr>
        <w:t xml:space="preserve"> DURABLE</w:t>
      </w:r>
    </w:p>
    <w:p w14:paraId="03E04E4A" w14:textId="1297E117" w:rsidR="00370C32" w:rsidRPr="00C668A4" w:rsidRDefault="00370C32" w:rsidP="00370C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Corbel" w:hAnsi="Corbel" w:cs="Arial"/>
          <w:i/>
          <w:iCs/>
          <w:sz w:val="28"/>
          <w:szCs w:val="28"/>
        </w:rPr>
      </w:pPr>
      <w:r w:rsidRPr="00C668A4">
        <w:rPr>
          <w:rFonts w:ascii="Corbel" w:hAnsi="Corbel" w:cs="Arial"/>
          <w:i/>
          <w:iCs/>
          <w:sz w:val="28"/>
          <w:szCs w:val="28"/>
        </w:rPr>
        <w:t>A compléter obligatoirement</w:t>
      </w:r>
      <w:ins w:id="2" w:author="CHARLES Sabrina" w:date="2025-09-26T16:30:00Z" w16du:dateUtc="2025-09-26T14:30:00Z">
        <w:r w:rsidR="00C668A4">
          <w:rPr>
            <w:rFonts w:ascii="Corbel" w:hAnsi="Corbel" w:cs="Arial"/>
            <w:i/>
            <w:iCs/>
            <w:sz w:val="28"/>
            <w:szCs w:val="28"/>
          </w:rPr>
          <w:t xml:space="preserve"> </w:t>
        </w:r>
      </w:ins>
    </w:p>
    <w:p w14:paraId="030D1C51" w14:textId="77777777" w:rsidR="00370C32" w:rsidRDefault="00370C32" w:rsidP="00370C32">
      <w:pPr>
        <w:jc w:val="both"/>
        <w:rPr>
          <w:rFonts w:ascii="Arial" w:hAnsi="Arial" w:cs="Arial"/>
        </w:rPr>
      </w:pPr>
    </w:p>
    <w:p w14:paraId="320F3190" w14:textId="0CB88A36" w:rsidR="00E43421" w:rsidRPr="00C668A4" w:rsidRDefault="00E43421" w:rsidP="00370C32">
      <w:pPr>
        <w:jc w:val="both"/>
        <w:rPr>
          <w:rFonts w:ascii="Corbel" w:hAnsi="Corbel" w:cs="Arial"/>
          <w:highlight w:val="yellow"/>
        </w:rPr>
      </w:pPr>
      <w:r w:rsidRPr="00C668A4">
        <w:rPr>
          <w:rFonts w:ascii="Corbel" w:hAnsi="Corbel" w:cs="Arial"/>
          <w:highlight w:val="yellow"/>
        </w:rPr>
        <w:t>Nom candidat :</w:t>
      </w:r>
    </w:p>
    <w:p w14:paraId="59D5A763" w14:textId="004C22E7" w:rsidR="00E43421" w:rsidRPr="00C668A4" w:rsidRDefault="00E43421" w:rsidP="00370C32">
      <w:pPr>
        <w:jc w:val="both"/>
        <w:rPr>
          <w:rFonts w:ascii="Corbel" w:hAnsi="Corbel" w:cs="Arial"/>
        </w:rPr>
      </w:pPr>
      <w:r w:rsidRPr="00C668A4">
        <w:rPr>
          <w:rFonts w:ascii="Corbel" w:hAnsi="Corbel" w:cs="Arial"/>
          <w:highlight w:val="yellow"/>
        </w:rPr>
        <w:t>N° de lot(s) :</w:t>
      </w:r>
    </w:p>
    <w:p w14:paraId="37CADB37" w14:textId="123D02B7" w:rsidR="00B1490F" w:rsidRPr="00C668A4" w:rsidRDefault="00943086" w:rsidP="00370C32">
      <w:pPr>
        <w:jc w:val="both"/>
        <w:rPr>
          <w:rFonts w:ascii="Corbel" w:hAnsi="Corbel" w:cs="Arial"/>
          <w:b/>
          <w:u w:val="single"/>
        </w:rPr>
      </w:pPr>
      <w:r w:rsidRPr="00C668A4">
        <w:rPr>
          <w:rFonts w:ascii="Corbel" w:hAnsi="Corbel" w:cs="Arial"/>
        </w:rPr>
        <w:t xml:space="preserve">Le soumissionnaire devra compléter ce questionnaire en répondant aux différentes questions. Le soumissionnaire est averti que le renvoi à d’autres documents de son offre est autorisé mais </w:t>
      </w:r>
      <w:r w:rsidRPr="00C668A4">
        <w:rPr>
          <w:rFonts w:ascii="Corbel" w:hAnsi="Corbel" w:cs="Arial"/>
          <w:b/>
          <w:u w:val="single"/>
        </w:rPr>
        <w:t>uniquement à des fins de compléments ou d’illustrations.</w:t>
      </w:r>
    </w:p>
    <w:p w14:paraId="350DA387" w14:textId="77777777" w:rsidR="00943086" w:rsidRPr="00C668A4" w:rsidRDefault="00943086" w:rsidP="00C668A4">
      <w:pPr>
        <w:jc w:val="both"/>
        <w:rPr>
          <w:rFonts w:ascii="Corbel" w:hAnsi="Corbel" w:cs="Arial"/>
          <w:b/>
          <w:bCs/>
        </w:rPr>
      </w:pPr>
      <w:r w:rsidRPr="00C668A4">
        <w:rPr>
          <w:rFonts w:ascii="Corbel" w:hAnsi="Corbel" w:cs="Arial"/>
          <w:b/>
          <w:bCs/>
        </w:rPr>
        <w:t>Il est demandé un questionnaire par lot sauf si les informations sont identiques pour chaque lot répondu.</w:t>
      </w:r>
    </w:p>
    <w:p w14:paraId="24D02FCA" w14:textId="77777777" w:rsidR="00B1490F" w:rsidRPr="00370C32" w:rsidRDefault="00B1490F" w:rsidP="00370C32">
      <w:pPr>
        <w:jc w:val="both"/>
        <w:rPr>
          <w:rFonts w:ascii="Arial" w:hAnsi="Arial" w:cs="Arial"/>
        </w:rPr>
      </w:pPr>
    </w:p>
    <w:p w14:paraId="7A302D70" w14:textId="72DFD9C8" w:rsidR="00370C32" w:rsidRPr="00C668A4" w:rsidRDefault="00370C32" w:rsidP="00C668A4">
      <w:pPr>
        <w:pStyle w:val="Paragraphedeliste"/>
        <w:numPr>
          <w:ilvl w:val="0"/>
          <w:numId w:val="2"/>
        </w:numPr>
        <w:ind w:left="142"/>
        <w:jc w:val="both"/>
        <w:rPr>
          <w:rFonts w:ascii="Corbel" w:hAnsi="Corbel" w:cs="Arial"/>
          <w:b/>
          <w:bCs/>
        </w:rPr>
      </w:pPr>
      <w:r w:rsidRPr="00C668A4">
        <w:rPr>
          <w:rFonts w:ascii="Corbel" w:hAnsi="Corbel" w:cs="Arial"/>
          <w:b/>
          <w:bCs/>
        </w:rPr>
        <w:t>ENVIRONNEMENT – PRODUITS, EMBALLAGES ET TRANSPORT</w:t>
      </w:r>
    </w:p>
    <w:p w14:paraId="10B2D428" w14:textId="77777777" w:rsidR="00370C32" w:rsidRPr="00C668A4" w:rsidRDefault="00370C32" w:rsidP="00C668A4">
      <w:pPr>
        <w:pStyle w:val="Paragraphedeliste"/>
        <w:ind w:left="142"/>
        <w:jc w:val="both"/>
        <w:rPr>
          <w:rFonts w:ascii="Corbel" w:hAnsi="Corbel" w:cs="Arial"/>
          <w:b/>
          <w:bCs/>
        </w:rPr>
      </w:pPr>
    </w:p>
    <w:p w14:paraId="7E94B490" w14:textId="7954855B" w:rsidR="00370C32" w:rsidRPr="00C668A4" w:rsidRDefault="00370C32" w:rsidP="00C668A4">
      <w:pPr>
        <w:pStyle w:val="Paragraphedeliste"/>
        <w:numPr>
          <w:ilvl w:val="1"/>
          <w:numId w:val="2"/>
        </w:numPr>
        <w:ind w:left="0" w:firstLine="0"/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t xml:space="preserve">Quels </w:t>
      </w:r>
      <w:r w:rsidRPr="00C668A4">
        <w:rPr>
          <w:rStyle w:val="lev"/>
          <w:rFonts w:ascii="Corbel" w:hAnsi="Corbel" w:cs="Arial"/>
        </w:rPr>
        <w:t>labels environnementaux</w:t>
      </w:r>
      <w:r w:rsidRPr="00C668A4">
        <w:rPr>
          <w:rFonts w:ascii="Corbel" w:hAnsi="Corbel" w:cs="Arial"/>
        </w:rPr>
        <w:t xml:space="preserve"> portent les produits proposés (ex. OEKO-TEX®, GOTS, EU Ecolabel, </w:t>
      </w:r>
      <w:proofErr w:type="spellStart"/>
      <w:r w:rsidRPr="00C668A4">
        <w:rPr>
          <w:rFonts w:ascii="Corbel" w:hAnsi="Corbel" w:cs="Arial"/>
        </w:rPr>
        <w:t>Bluesign</w:t>
      </w:r>
      <w:proofErr w:type="spellEnd"/>
      <w:r w:rsidRPr="00C668A4">
        <w:rPr>
          <w:rFonts w:ascii="Corbel" w:hAnsi="Corbel" w:cs="Arial"/>
        </w:rPr>
        <w:t>®) ? Joignez les certificats le cas échéant.</w:t>
      </w:r>
    </w:p>
    <w:p w14:paraId="4B36EFBA" w14:textId="011CACDE" w:rsidR="00370C32" w:rsidRDefault="0020567E" w:rsidP="00B1490F">
      <w:pPr>
        <w:jc w:val="both"/>
        <w:rPr>
          <w:rFonts w:ascii="Corbel" w:hAnsi="Corbel" w:cs="Arial"/>
        </w:rPr>
      </w:pPr>
      <w:r>
        <w:rPr>
          <w:rFonts w:ascii="Corbel" w:hAnsi="Corbel" w:cs="Arial"/>
        </w:rPr>
        <w:t>Réponse :</w:t>
      </w:r>
    </w:p>
    <w:p w14:paraId="68ED1590" w14:textId="5EF42581" w:rsidR="0020567E" w:rsidRPr="0020567E" w:rsidRDefault="0020567E" w:rsidP="00C668A4">
      <w:pPr>
        <w:jc w:val="both"/>
        <w:rPr>
          <w:rFonts w:ascii="Corbel" w:hAnsi="Corbel" w:cs="Arial"/>
        </w:rPr>
      </w:pPr>
      <w:r>
        <w:rPr>
          <w:rFonts w:ascii="Corbel" w:hAnsi="Corbel" w:cs="Arial"/>
        </w:rPr>
        <w:t>Renvoi éventuel : nom du document et n° de page</w:t>
      </w:r>
    </w:p>
    <w:p w14:paraId="039D32DD" w14:textId="094A3161" w:rsidR="00370C32" w:rsidRDefault="00370C32" w:rsidP="00B1490F">
      <w:pPr>
        <w:pStyle w:val="Paragraphedeliste"/>
        <w:numPr>
          <w:ilvl w:val="1"/>
          <w:numId w:val="2"/>
        </w:numPr>
        <w:ind w:left="0" w:firstLine="0"/>
        <w:jc w:val="both"/>
        <w:rPr>
          <w:rFonts w:ascii="Corbel" w:hAnsi="Corbel" w:cs="Arial"/>
        </w:rPr>
      </w:pPr>
      <w:r w:rsidRPr="0020567E">
        <w:rPr>
          <w:rFonts w:ascii="Corbel" w:hAnsi="Corbel" w:cs="Arial"/>
        </w:rPr>
        <w:t xml:space="preserve">Vos produits sont-ils fabriqués à partir de </w:t>
      </w:r>
      <w:r w:rsidRPr="0020567E">
        <w:rPr>
          <w:rStyle w:val="lev"/>
          <w:rFonts w:ascii="Corbel" w:hAnsi="Corbel" w:cs="Arial"/>
        </w:rPr>
        <w:t xml:space="preserve">matières recyclées ou biosourcées </w:t>
      </w:r>
      <w:r w:rsidR="0020567E">
        <w:rPr>
          <w:rStyle w:val="lev"/>
          <w:rFonts w:ascii="Corbel" w:hAnsi="Corbel" w:cs="Arial"/>
          <w:b w:val="0"/>
          <w:bCs w:val="0"/>
          <w:i/>
          <w:iCs/>
        </w:rPr>
        <w:t>(</w:t>
      </w:r>
      <w:r w:rsidR="0020567E" w:rsidRPr="0020567E">
        <w:rPr>
          <w:rStyle w:val="lev"/>
          <w:rFonts w:ascii="Corbel" w:hAnsi="Corbel" w:cs="Arial"/>
          <w:b w:val="0"/>
          <w:bCs w:val="0"/>
          <w:i/>
          <w:iCs/>
        </w:rPr>
        <w:t>tissus</w:t>
      </w:r>
      <w:r w:rsidRPr="00C668A4">
        <w:rPr>
          <w:rStyle w:val="lev"/>
          <w:rFonts w:ascii="Corbel" w:hAnsi="Corbel" w:cs="Arial"/>
          <w:b w:val="0"/>
          <w:bCs w:val="0"/>
          <w:i/>
          <w:iCs/>
        </w:rPr>
        <w:t xml:space="preserve"> pour les vêtements, semelles, tiges et doublures pour les chaussures</w:t>
      </w:r>
      <w:r w:rsidRPr="00C668A4">
        <w:rPr>
          <w:rStyle w:val="lev"/>
          <w:rFonts w:ascii="Corbel" w:hAnsi="Corbel" w:cs="Arial"/>
        </w:rPr>
        <w:t>)</w:t>
      </w:r>
      <w:r w:rsidRPr="00C668A4">
        <w:rPr>
          <w:rFonts w:ascii="Corbel" w:hAnsi="Corbel" w:cs="Arial"/>
        </w:rPr>
        <w:t xml:space="preserve"> ? Précisez les pourcentages et leur origine.</w:t>
      </w:r>
    </w:p>
    <w:p w14:paraId="57D84C4F" w14:textId="77777777" w:rsidR="0020567E" w:rsidRPr="00C668A4" w:rsidRDefault="0020567E" w:rsidP="00C668A4">
      <w:pPr>
        <w:pStyle w:val="Paragraphedeliste"/>
        <w:ind w:left="0"/>
        <w:jc w:val="both"/>
        <w:rPr>
          <w:rFonts w:ascii="Corbel" w:hAnsi="Corbel" w:cs="Arial"/>
        </w:rPr>
      </w:pPr>
    </w:p>
    <w:p w14:paraId="72D380C8" w14:textId="77777777" w:rsidR="0020567E" w:rsidRPr="0020567E" w:rsidRDefault="0020567E" w:rsidP="00C668A4">
      <w:pPr>
        <w:pStyle w:val="Paragraphedeliste"/>
        <w:ind w:left="0"/>
        <w:jc w:val="both"/>
        <w:rPr>
          <w:rFonts w:ascii="Corbel" w:hAnsi="Corbel" w:cs="Arial"/>
        </w:rPr>
      </w:pPr>
      <w:bookmarkStart w:id="3" w:name="_Hlk208909277"/>
      <w:r w:rsidRPr="0020567E">
        <w:rPr>
          <w:rFonts w:ascii="Corbel" w:hAnsi="Corbel" w:cs="Arial"/>
        </w:rPr>
        <w:t>Réponse :</w:t>
      </w:r>
    </w:p>
    <w:p w14:paraId="0675394C" w14:textId="300EB749" w:rsidR="00370C32" w:rsidRPr="00C668A4" w:rsidRDefault="0020567E" w:rsidP="00C668A4">
      <w:pPr>
        <w:jc w:val="both"/>
        <w:rPr>
          <w:rFonts w:ascii="Corbel" w:hAnsi="Corbel" w:cs="Arial"/>
        </w:rPr>
      </w:pPr>
      <w:r w:rsidRPr="0020567E">
        <w:rPr>
          <w:rFonts w:ascii="Corbel" w:hAnsi="Corbel" w:cs="Arial"/>
        </w:rPr>
        <w:t>Renvoi éventuel : nom du document et n° de page</w:t>
      </w:r>
      <w:bookmarkEnd w:id="3"/>
      <w:r w:rsidR="00370C32" w:rsidRPr="00C668A4">
        <w:rPr>
          <w:rFonts w:ascii="Corbel" w:hAnsi="Corbel" w:cs="Arial"/>
        </w:rPr>
        <w:br/>
        <w:t xml:space="preserve">1.3. Décrivez votre politique en matière de </w:t>
      </w:r>
      <w:r w:rsidR="00370C32" w:rsidRPr="00C668A4">
        <w:rPr>
          <w:rStyle w:val="lev"/>
          <w:rFonts w:ascii="Corbel" w:hAnsi="Corbel" w:cs="Arial"/>
        </w:rPr>
        <w:t>réduction ou suppression des substances chimiques nocives</w:t>
      </w:r>
      <w:r w:rsidR="00370C32" w:rsidRPr="00C668A4">
        <w:rPr>
          <w:rFonts w:ascii="Corbel" w:hAnsi="Corbel" w:cs="Arial"/>
        </w:rPr>
        <w:t xml:space="preserve"> dans les tissus, teintures et composants.</w:t>
      </w:r>
    </w:p>
    <w:p w14:paraId="278DC295" w14:textId="77777777" w:rsidR="0020567E" w:rsidRPr="0020567E" w:rsidRDefault="0020567E" w:rsidP="0020567E">
      <w:pPr>
        <w:pStyle w:val="Paragraphedeliste"/>
        <w:ind w:left="0"/>
        <w:jc w:val="both"/>
        <w:rPr>
          <w:rFonts w:ascii="Corbel" w:hAnsi="Corbel" w:cs="Arial"/>
        </w:rPr>
      </w:pPr>
      <w:r w:rsidRPr="0020567E">
        <w:rPr>
          <w:rFonts w:ascii="Corbel" w:hAnsi="Corbel" w:cs="Arial"/>
        </w:rPr>
        <w:t>Réponse :</w:t>
      </w:r>
    </w:p>
    <w:p w14:paraId="445F06B7" w14:textId="046E946A" w:rsidR="00370C32" w:rsidRPr="00C668A4" w:rsidRDefault="0020567E" w:rsidP="00C668A4">
      <w:pPr>
        <w:jc w:val="both"/>
        <w:rPr>
          <w:rFonts w:ascii="Corbel" w:hAnsi="Corbel" w:cs="Arial"/>
        </w:rPr>
      </w:pPr>
      <w:r w:rsidRPr="0020567E">
        <w:rPr>
          <w:rFonts w:ascii="Corbel" w:hAnsi="Corbel" w:cs="Arial"/>
        </w:rPr>
        <w:t>Renvoi éventuel : nom du document et n° de page</w:t>
      </w:r>
    </w:p>
    <w:p w14:paraId="2CB4DE82" w14:textId="30478CCC" w:rsidR="00370C32" w:rsidRPr="00C668A4" w:rsidRDefault="00370C32" w:rsidP="00C668A4">
      <w:pPr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br/>
        <w:t xml:space="preserve">1.4. Quelles sont vos pratiques pour limiter l’impact </w:t>
      </w:r>
      <w:r w:rsidRPr="00C668A4">
        <w:rPr>
          <w:rStyle w:val="lev"/>
          <w:rFonts w:ascii="Corbel" w:hAnsi="Corbel" w:cs="Arial"/>
        </w:rPr>
        <w:t>carbone</w:t>
      </w:r>
      <w:r w:rsidRPr="00C668A4">
        <w:rPr>
          <w:rFonts w:ascii="Corbel" w:hAnsi="Corbel" w:cs="Arial"/>
        </w:rPr>
        <w:t xml:space="preserve"> lié au transport (livraison groupée, véhicules propres, circuits courts…) ?</w:t>
      </w:r>
    </w:p>
    <w:p w14:paraId="733B7958" w14:textId="77777777" w:rsidR="0020567E" w:rsidRPr="0020567E" w:rsidRDefault="0020567E" w:rsidP="0020567E">
      <w:pPr>
        <w:pStyle w:val="Paragraphedeliste"/>
        <w:ind w:left="0"/>
        <w:jc w:val="both"/>
        <w:rPr>
          <w:rFonts w:ascii="Corbel" w:hAnsi="Corbel" w:cs="Arial"/>
        </w:rPr>
      </w:pPr>
      <w:r w:rsidRPr="0020567E">
        <w:rPr>
          <w:rFonts w:ascii="Corbel" w:hAnsi="Corbel" w:cs="Arial"/>
        </w:rPr>
        <w:t>Réponse :</w:t>
      </w:r>
    </w:p>
    <w:p w14:paraId="43F12914" w14:textId="4BAB1942" w:rsidR="00370C32" w:rsidRPr="00C668A4" w:rsidRDefault="0020567E" w:rsidP="00C668A4">
      <w:pPr>
        <w:jc w:val="both"/>
        <w:rPr>
          <w:rFonts w:ascii="Corbel" w:hAnsi="Corbel" w:cs="Arial"/>
        </w:rPr>
      </w:pPr>
      <w:r w:rsidRPr="0020567E">
        <w:rPr>
          <w:rFonts w:ascii="Corbel" w:hAnsi="Corbel" w:cs="Arial"/>
        </w:rPr>
        <w:t>Renvoi éventuel : nom du document et n° de page</w:t>
      </w:r>
    </w:p>
    <w:p w14:paraId="030D329D" w14:textId="77777777" w:rsidR="00370C32" w:rsidRPr="00C668A4" w:rsidRDefault="00370C32" w:rsidP="00C668A4">
      <w:pPr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lastRenderedPageBreak/>
        <w:br/>
        <w:t xml:space="preserve">1.5. Les emballages utilisés sont-ils </w:t>
      </w:r>
      <w:r w:rsidRPr="00C668A4">
        <w:rPr>
          <w:rStyle w:val="lev"/>
          <w:rFonts w:ascii="Corbel" w:hAnsi="Corbel" w:cs="Arial"/>
        </w:rPr>
        <w:t>réduits, réutilisables, recyclables ou certifiés</w:t>
      </w:r>
      <w:r w:rsidRPr="00C668A4">
        <w:rPr>
          <w:rFonts w:ascii="Corbel" w:hAnsi="Corbel" w:cs="Arial"/>
        </w:rPr>
        <w:t xml:space="preserve"> (type FSC, PEFC) ? Fournissez des exemples.</w:t>
      </w:r>
    </w:p>
    <w:p w14:paraId="429DD29D" w14:textId="77777777" w:rsidR="0020567E" w:rsidRPr="0020567E" w:rsidRDefault="0020567E" w:rsidP="0020567E">
      <w:pPr>
        <w:pStyle w:val="Paragraphedeliste"/>
        <w:ind w:left="0"/>
        <w:jc w:val="both"/>
        <w:rPr>
          <w:rFonts w:ascii="Corbel" w:hAnsi="Corbel" w:cs="Arial"/>
        </w:rPr>
      </w:pPr>
      <w:r w:rsidRPr="0020567E">
        <w:rPr>
          <w:rFonts w:ascii="Corbel" w:hAnsi="Corbel" w:cs="Arial"/>
        </w:rPr>
        <w:t>Réponse :</w:t>
      </w:r>
    </w:p>
    <w:p w14:paraId="64B58D95" w14:textId="77777777" w:rsidR="0020567E" w:rsidRDefault="0020567E" w:rsidP="0020567E">
      <w:pPr>
        <w:jc w:val="both"/>
        <w:rPr>
          <w:rFonts w:ascii="Corbel" w:hAnsi="Corbel" w:cs="Arial"/>
        </w:rPr>
      </w:pPr>
      <w:r w:rsidRPr="0020567E">
        <w:rPr>
          <w:rFonts w:ascii="Corbel" w:hAnsi="Corbel" w:cs="Arial"/>
        </w:rPr>
        <w:t>Renvoi éventuel : nom du document et n° de page</w:t>
      </w:r>
    </w:p>
    <w:p w14:paraId="0B756E20" w14:textId="7E497FB7" w:rsidR="00370C32" w:rsidRPr="00C668A4" w:rsidRDefault="00370C32" w:rsidP="00C668A4">
      <w:pPr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br/>
        <w:t xml:space="preserve">1.6. Avez-vous mis en place un </w:t>
      </w:r>
      <w:r w:rsidRPr="00C668A4">
        <w:rPr>
          <w:rStyle w:val="lev"/>
          <w:rFonts w:ascii="Corbel" w:hAnsi="Corbel" w:cs="Arial"/>
        </w:rPr>
        <w:t>système de collecte ou de recyclage</w:t>
      </w:r>
      <w:r w:rsidRPr="00C668A4">
        <w:rPr>
          <w:rFonts w:ascii="Corbel" w:hAnsi="Corbel" w:cs="Arial"/>
        </w:rPr>
        <w:t xml:space="preserve"> des vêtements usagés ou en fin de vie ? Si oui, décrivez-le.</w:t>
      </w:r>
    </w:p>
    <w:p w14:paraId="372FAC38" w14:textId="77777777" w:rsidR="0020567E" w:rsidRPr="0020567E" w:rsidRDefault="0020567E" w:rsidP="0020567E">
      <w:pPr>
        <w:pStyle w:val="Paragraphedeliste"/>
        <w:ind w:left="0"/>
        <w:jc w:val="both"/>
        <w:rPr>
          <w:rFonts w:ascii="Corbel" w:hAnsi="Corbel" w:cs="Arial"/>
        </w:rPr>
      </w:pPr>
      <w:r w:rsidRPr="0020567E">
        <w:rPr>
          <w:rFonts w:ascii="Corbel" w:hAnsi="Corbel" w:cs="Arial"/>
        </w:rPr>
        <w:t>Réponse :</w:t>
      </w:r>
    </w:p>
    <w:p w14:paraId="7A14BF12" w14:textId="3AEEA13B" w:rsidR="00370C32" w:rsidRDefault="0020567E" w:rsidP="0020567E">
      <w:pPr>
        <w:jc w:val="both"/>
        <w:rPr>
          <w:rFonts w:ascii="Corbel" w:hAnsi="Corbel" w:cs="Arial"/>
        </w:rPr>
      </w:pPr>
      <w:r w:rsidRPr="0020567E">
        <w:rPr>
          <w:rFonts w:ascii="Corbel" w:hAnsi="Corbel" w:cs="Arial"/>
        </w:rPr>
        <w:t>Renvoi éventuel : nom du document et n° de page</w:t>
      </w:r>
    </w:p>
    <w:p w14:paraId="3F94F4A2" w14:textId="77777777" w:rsidR="0020567E" w:rsidRPr="00C668A4" w:rsidRDefault="0020567E" w:rsidP="00C668A4">
      <w:pPr>
        <w:jc w:val="both"/>
        <w:rPr>
          <w:rFonts w:ascii="Corbel" w:hAnsi="Corbel" w:cs="Arial"/>
        </w:rPr>
      </w:pPr>
    </w:p>
    <w:p w14:paraId="57806810" w14:textId="069042A6" w:rsidR="00370C32" w:rsidRPr="00C668A4" w:rsidRDefault="00370C32" w:rsidP="00C668A4">
      <w:pPr>
        <w:pStyle w:val="Paragraphedeliste"/>
        <w:numPr>
          <w:ilvl w:val="0"/>
          <w:numId w:val="2"/>
        </w:numPr>
        <w:ind w:left="142"/>
        <w:jc w:val="both"/>
        <w:rPr>
          <w:rFonts w:ascii="Corbel" w:hAnsi="Corbel" w:cs="Arial"/>
          <w:b/>
          <w:bCs/>
        </w:rPr>
      </w:pPr>
      <w:r w:rsidRPr="00C668A4">
        <w:rPr>
          <w:rFonts w:ascii="Corbel" w:hAnsi="Corbel" w:cs="Arial"/>
          <w:b/>
          <w:bCs/>
        </w:rPr>
        <w:t>SOCIAL – CONDITIONS DE TRAVAIL ET ENGAGEMENTS ETHIQUES :</w:t>
      </w:r>
    </w:p>
    <w:p w14:paraId="663DF990" w14:textId="77777777" w:rsidR="00370C32" w:rsidRPr="00C668A4" w:rsidRDefault="00370C32" w:rsidP="00C668A4">
      <w:pPr>
        <w:ind w:left="142"/>
        <w:jc w:val="both"/>
        <w:rPr>
          <w:rFonts w:ascii="Corbel" w:hAnsi="Corbel" w:cs="Arial"/>
        </w:rPr>
      </w:pPr>
    </w:p>
    <w:p w14:paraId="7425089F" w14:textId="129C843B" w:rsidR="00370C32" w:rsidRPr="00C668A4" w:rsidRDefault="00370C32" w:rsidP="00C668A4">
      <w:pPr>
        <w:pStyle w:val="Paragraphedeliste"/>
        <w:numPr>
          <w:ilvl w:val="1"/>
          <w:numId w:val="2"/>
        </w:numPr>
        <w:ind w:left="142"/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t xml:space="preserve">Vos sites de production respectent-ils des normes sociales ou font-ils l’objet d’audits (BSCI, SA8000, ISO 26000, </w:t>
      </w:r>
      <w:proofErr w:type="spellStart"/>
      <w:r w:rsidRPr="00C668A4">
        <w:rPr>
          <w:rFonts w:ascii="Corbel" w:hAnsi="Corbel" w:cs="Arial"/>
        </w:rPr>
        <w:t>Fair</w:t>
      </w:r>
      <w:proofErr w:type="spellEnd"/>
      <w:r w:rsidRPr="00C668A4">
        <w:rPr>
          <w:rFonts w:ascii="Corbel" w:hAnsi="Corbel" w:cs="Arial"/>
        </w:rPr>
        <w:t xml:space="preserve"> Wear </w:t>
      </w:r>
      <w:proofErr w:type="spellStart"/>
      <w:r w:rsidRPr="00C668A4">
        <w:rPr>
          <w:rFonts w:ascii="Corbel" w:hAnsi="Corbel" w:cs="Arial"/>
        </w:rPr>
        <w:t>Foundation</w:t>
      </w:r>
      <w:proofErr w:type="spellEnd"/>
      <w:r w:rsidRPr="00C668A4">
        <w:rPr>
          <w:rFonts w:ascii="Corbel" w:hAnsi="Corbel" w:cs="Arial"/>
        </w:rPr>
        <w:t>...) ?</w:t>
      </w:r>
    </w:p>
    <w:p w14:paraId="5C59D1E5" w14:textId="77777777" w:rsidR="0020567E" w:rsidRPr="00C668A4" w:rsidRDefault="0020567E" w:rsidP="00C668A4">
      <w:pPr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t>Réponse :</w:t>
      </w:r>
    </w:p>
    <w:p w14:paraId="458B788D" w14:textId="7CD613AF" w:rsidR="00370C32" w:rsidRPr="00C668A4" w:rsidRDefault="0020567E" w:rsidP="0020567E">
      <w:pPr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t>Renvoi éventuel : nom du document et n° de page</w:t>
      </w:r>
    </w:p>
    <w:p w14:paraId="547E5567" w14:textId="77777777" w:rsidR="00370C32" w:rsidRPr="00C668A4" w:rsidRDefault="00370C32" w:rsidP="00C668A4">
      <w:pPr>
        <w:ind w:left="142"/>
        <w:jc w:val="both"/>
        <w:rPr>
          <w:rFonts w:ascii="Corbel" w:hAnsi="Corbel" w:cs="Arial"/>
        </w:rPr>
      </w:pPr>
    </w:p>
    <w:p w14:paraId="4BC8C1A8" w14:textId="262FCF7A" w:rsidR="00370C32" w:rsidRPr="00C668A4" w:rsidRDefault="00370C32" w:rsidP="00C668A4">
      <w:pPr>
        <w:pStyle w:val="Paragraphedeliste"/>
        <w:numPr>
          <w:ilvl w:val="1"/>
          <w:numId w:val="2"/>
        </w:numPr>
        <w:ind w:left="142"/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t>Disposez-vous d’une charte éthique ou d’une politique RSE ? Joignez un exemplaire si disponible.</w:t>
      </w:r>
    </w:p>
    <w:p w14:paraId="02031368" w14:textId="77777777" w:rsidR="0020567E" w:rsidRPr="00C668A4" w:rsidRDefault="0020567E" w:rsidP="00C668A4">
      <w:pPr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t>Réponse :</w:t>
      </w:r>
    </w:p>
    <w:p w14:paraId="2D72BFAB" w14:textId="4B0C3B59" w:rsidR="00370C32" w:rsidRPr="00C668A4" w:rsidRDefault="0020567E" w:rsidP="0020567E">
      <w:pPr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t>Renvoi éventuel : nom du document et n° de page</w:t>
      </w:r>
    </w:p>
    <w:p w14:paraId="6FBA3AA5" w14:textId="36F2997A" w:rsidR="00370C32" w:rsidRPr="00C668A4" w:rsidRDefault="00370C32" w:rsidP="00C668A4">
      <w:pPr>
        <w:pStyle w:val="Paragraphedeliste"/>
        <w:numPr>
          <w:ilvl w:val="1"/>
          <w:numId w:val="2"/>
        </w:numPr>
        <w:ind w:left="142"/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t>Quels engagements prenez-vous pour assurer l’absence de travail forcé ou du travail des enfants dans la chaîne d’approvisionnement ?</w:t>
      </w:r>
    </w:p>
    <w:p w14:paraId="45612B5C" w14:textId="38290876" w:rsidR="00370C32" w:rsidRPr="00C668A4" w:rsidRDefault="00370C32" w:rsidP="00C668A4">
      <w:pPr>
        <w:pStyle w:val="Paragraphedeliste"/>
        <w:ind w:left="142"/>
        <w:jc w:val="both"/>
        <w:rPr>
          <w:rFonts w:ascii="Corbel" w:hAnsi="Corbel" w:cs="Arial"/>
        </w:rPr>
      </w:pPr>
    </w:p>
    <w:p w14:paraId="419463FB" w14:textId="77777777" w:rsidR="0020567E" w:rsidRPr="0020567E" w:rsidRDefault="0020567E" w:rsidP="0020567E">
      <w:pPr>
        <w:pStyle w:val="Paragraphedeliste"/>
        <w:ind w:left="0"/>
        <w:jc w:val="both"/>
        <w:rPr>
          <w:rFonts w:ascii="Corbel" w:hAnsi="Corbel" w:cs="Arial"/>
        </w:rPr>
      </w:pPr>
      <w:r w:rsidRPr="0020567E">
        <w:rPr>
          <w:rFonts w:ascii="Corbel" w:hAnsi="Corbel" w:cs="Arial"/>
        </w:rPr>
        <w:t>Réponse :</w:t>
      </w:r>
    </w:p>
    <w:p w14:paraId="193657FC" w14:textId="74CC6B8C" w:rsidR="00370C32" w:rsidRPr="00C668A4" w:rsidRDefault="0020567E" w:rsidP="00C668A4">
      <w:pPr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t>Renvoi éventuel : nom du document et n° de page</w:t>
      </w:r>
    </w:p>
    <w:p w14:paraId="73D469FA" w14:textId="77777777" w:rsidR="00370C32" w:rsidRPr="00C668A4" w:rsidRDefault="00370C32" w:rsidP="00C668A4">
      <w:pPr>
        <w:pStyle w:val="Paragraphedeliste"/>
        <w:ind w:left="142"/>
        <w:jc w:val="both"/>
        <w:rPr>
          <w:rFonts w:ascii="Corbel" w:hAnsi="Corbel" w:cs="Arial"/>
        </w:rPr>
      </w:pPr>
    </w:p>
    <w:p w14:paraId="0D7518E1" w14:textId="54DA0C1A" w:rsidR="00370C32" w:rsidRPr="00C668A4" w:rsidRDefault="00370C32" w:rsidP="00C668A4">
      <w:pPr>
        <w:pStyle w:val="Paragraphedeliste"/>
        <w:numPr>
          <w:ilvl w:val="1"/>
          <w:numId w:val="2"/>
        </w:numPr>
        <w:ind w:left="142"/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t>Mettez-vous en œuvre une politique de diversité, égalité professionnelle et inclusion dans vos équipes ?</w:t>
      </w:r>
    </w:p>
    <w:p w14:paraId="62E6D6E2" w14:textId="77777777" w:rsidR="0020567E" w:rsidRPr="00C668A4" w:rsidRDefault="0020567E" w:rsidP="00C668A4">
      <w:pPr>
        <w:jc w:val="both"/>
        <w:rPr>
          <w:rFonts w:ascii="Corbel" w:hAnsi="Corbel" w:cs="Arial"/>
        </w:rPr>
      </w:pPr>
      <w:bookmarkStart w:id="4" w:name="_Hlk208909598"/>
      <w:r w:rsidRPr="00C668A4">
        <w:rPr>
          <w:rFonts w:ascii="Corbel" w:hAnsi="Corbel" w:cs="Arial"/>
        </w:rPr>
        <w:t>Réponse :</w:t>
      </w:r>
    </w:p>
    <w:p w14:paraId="31C716EF" w14:textId="4CCE8E11" w:rsidR="00370C32" w:rsidRDefault="0020567E" w:rsidP="0020567E">
      <w:pPr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t>Renvoi éventuel : nom du document et n° de page</w:t>
      </w:r>
    </w:p>
    <w:bookmarkEnd w:id="4"/>
    <w:p w14:paraId="38A9F6C3" w14:textId="77777777" w:rsidR="0020567E" w:rsidRPr="00C668A4" w:rsidRDefault="0020567E" w:rsidP="0020567E">
      <w:pPr>
        <w:jc w:val="both"/>
        <w:rPr>
          <w:rFonts w:ascii="Corbel" w:hAnsi="Corbel" w:cs="Arial"/>
        </w:rPr>
      </w:pPr>
    </w:p>
    <w:p w14:paraId="4F015FAF" w14:textId="62AFD25D" w:rsidR="00370C32" w:rsidRPr="00C668A4" w:rsidRDefault="00C46238" w:rsidP="00C668A4">
      <w:pPr>
        <w:pStyle w:val="Paragraphedeliste"/>
        <w:numPr>
          <w:ilvl w:val="0"/>
          <w:numId w:val="2"/>
        </w:numPr>
        <w:ind w:left="142"/>
        <w:jc w:val="both"/>
        <w:rPr>
          <w:rFonts w:ascii="Corbel" w:hAnsi="Corbel" w:cs="Arial"/>
          <w:b/>
          <w:bCs/>
        </w:rPr>
      </w:pPr>
      <w:r w:rsidRPr="00C668A4">
        <w:rPr>
          <w:rFonts w:ascii="Corbel" w:hAnsi="Corbel" w:cs="Arial"/>
          <w:b/>
          <w:bCs/>
        </w:rPr>
        <w:lastRenderedPageBreak/>
        <w:t>ÉCONOMIE CIRCULAIRE – DURABILITE ET CYCLE DE VIE</w:t>
      </w:r>
    </w:p>
    <w:p w14:paraId="2C5CB8F0" w14:textId="1D4666FE" w:rsidR="00370C32" w:rsidRPr="00C668A4" w:rsidRDefault="00370C32" w:rsidP="00C668A4">
      <w:pPr>
        <w:ind w:left="142"/>
        <w:jc w:val="both"/>
        <w:rPr>
          <w:rFonts w:ascii="Corbel" w:hAnsi="Corbel" w:cs="Arial"/>
          <w:b/>
          <w:bCs/>
        </w:rPr>
      </w:pPr>
    </w:p>
    <w:p w14:paraId="56B345DA" w14:textId="6EE38F0F" w:rsidR="00370C32" w:rsidRPr="00C668A4" w:rsidRDefault="00370C32" w:rsidP="00C668A4">
      <w:pPr>
        <w:pStyle w:val="Paragraphedeliste"/>
        <w:numPr>
          <w:ilvl w:val="1"/>
          <w:numId w:val="2"/>
        </w:numPr>
        <w:ind w:left="142"/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t>Quelle est la durée de vie estimée des chaussures proposés ? Fournissez des éléments techniques (tests, retours SAV, etc.)</w:t>
      </w:r>
    </w:p>
    <w:p w14:paraId="1CF44F97" w14:textId="77777777" w:rsidR="0020567E" w:rsidRPr="00C668A4" w:rsidRDefault="0020567E" w:rsidP="00C668A4">
      <w:pPr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t>Réponse :</w:t>
      </w:r>
    </w:p>
    <w:p w14:paraId="639E1F28" w14:textId="77777777" w:rsidR="0020567E" w:rsidRPr="00C668A4" w:rsidRDefault="0020567E" w:rsidP="00C668A4">
      <w:pPr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t>Renvoi éventuel : nom du document et n° de page</w:t>
      </w:r>
    </w:p>
    <w:p w14:paraId="03023B44" w14:textId="77777777" w:rsidR="00370C32" w:rsidRPr="00C668A4" w:rsidRDefault="00370C32" w:rsidP="00C668A4">
      <w:pPr>
        <w:ind w:left="142"/>
        <w:jc w:val="both"/>
        <w:rPr>
          <w:rFonts w:ascii="Corbel" w:hAnsi="Corbel" w:cs="Arial"/>
        </w:rPr>
      </w:pPr>
    </w:p>
    <w:p w14:paraId="368B9429" w14:textId="5ADFB4D0" w:rsidR="00370C32" w:rsidRDefault="00370C32" w:rsidP="00B1490F">
      <w:pPr>
        <w:pStyle w:val="Paragraphedeliste"/>
        <w:numPr>
          <w:ilvl w:val="1"/>
          <w:numId w:val="2"/>
        </w:numPr>
        <w:ind w:left="142"/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t xml:space="preserve">Vos produits sont-ils réparables, </w:t>
      </w:r>
      <w:proofErr w:type="spellStart"/>
      <w:r w:rsidRPr="00C668A4">
        <w:rPr>
          <w:rFonts w:ascii="Corbel" w:hAnsi="Corbel" w:cs="Arial"/>
        </w:rPr>
        <w:t>reconditionnables</w:t>
      </w:r>
      <w:proofErr w:type="spellEnd"/>
      <w:r w:rsidRPr="00C668A4">
        <w:rPr>
          <w:rFonts w:ascii="Corbel" w:hAnsi="Corbel" w:cs="Arial"/>
        </w:rPr>
        <w:t xml:space="preserve"> ou vendus avec des pièces détachées (lacets, semelles, boutons…) ?</w:t>
      </w:r>
    </w:p>
    <w:p w14:paraId="795B694E" w14:textId="77777777" w:rsidR="0020567E" w:rsidRDefault="0020567E" w:rsidP="0020567E">
      <w:pPr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t>Réponse</w:t>
      </w:r>
    </w:p>
    <w:p w14:paraId="2BABBA05" w14:textId="7497A9D6" w:rsidR="0020567E" w:rsidRPr="00C668A4" w:rsidRDefault="0020567E" w:rsidP="00C668A4">
      <w:pPr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t>Renvoi éventuel : nom du document et n° de page</w:t>
      </w:r>
    </w:p>
    <w:p w14:paraId="7B3C6042" w14:textId="77777777" w:rsidR="00370C32" w:rsidRPr="00C668A4" w:rsidRDefault="00370C32" w:rsidP="00C668A4">
      <w:pPr>
        <w:pStyle w:val="Paragraphedeliste"/>
        <w:ind w:left="142"/>
        <w:jc w:val="both"/>
        <w:rPr>
          <w:rFonts w:ascii="Corbel" w:hAnsi="Corbel" w:cs="Arial"/>
        </w:rPr>
      </w:pPr>
    </w:p>
    <w:p w14:paraId="5C0F56D6" w14:textId="692CE4E1" w:rsidR="0020567E" w:rsidRPr="00C668A4" w:rsidRDefault="00370C32" w:rsidP="00C668A4">
      <w:pPr>
        <w:pStyle w:val="Paragraphedeliste"/>
        <w:numPr>
          <w:ilvl w:val="1"/>
          <w:numId w:val="2"/>
        </w:numPr>
        <w:ind w:left="142"/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t>Avez-vous une politique de seconde vie (ex. dons, recyclage en chiffons industriels, revalorisation des textiles) ?</w:t>
      </w:r>
    </w:p>
    <w:p w14:paraId="2C1E8ECD" w14:textId="77777777" w:rsidR="0020567E" w:rsidRPr="00C668A4" w:rsidRDefault="0020567E" w:rsidP="00C668A4">
      <w:pPr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t>Réponse :</w:t>
      </w:r>
    </w:p>
    <w:p w14:paraId="2B59211F" w14:textId="77777777" w:rsidR="0020567E" w:rsidRPr="00C668A4" w:rsidRDefault="0020567E" w:rsidP="00C668A4">
      <w:pPr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t>Renvoi éventuel : nom du document et n° de page</w:t>
      </w:r>
    </w:p>
    <w:p w14:paraId="6BDF5790" w14:textId="77777777" w:rsidR="00370C32" w:rsidRPr="00C668A4" w:rsidRDefault="00370C32" w:rsidP="00C668A4">
      <w:pPr>
        <w:pStyle w:val="Paragraphedeliste"/>
        <w:ind w:left="142"/>
        <w:jc w:val="both"/>
        <w:rPr>
          <w:rFonts w:ascii="Corbel" w:hAnsi="Corbel" w:cs="Arial"/>
        </w:rPr>
      </w:pPr>
    </w:p>
    <w:p w14:paraId="6F9A2AA4" w14:textId="77777777" w:rsidR="00370C32" w:rsidRPr="00C668A4" w:rsidRDefault="00370C32" w:rsidP="00C668A4">
      <w:pPr>
        <w:pStyle w:val="Paragraphedeliste"/>
        <w:numPr>
          <w:ilvl w:val="1"/>
          <w:numId w:val="2"/>
        </w:numPr>
        <w:ind w:left="142"/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t>Fournissez-vous des conseils ou notices d’entretien prolongeant la durée de vie des produits ?</w:t>
      </w:r>
    </w:p>
    <w:p w14:paraId="0862C3BA" w14:textId="77777777" w:rsidR="00370C32" w:rsidRDefault="00370C32" w:rsidP="00B1490F">
      <w:pPr>
        <w:pStyle w:val="Paragraphedeliste"/>
        <w:ind w:left="142"/>
        <w:jc w:val="both"/>
        <w:rPr>
          <w:rFonts w:ascii="Corbel" w:hAnsi="Corbel" w:cs="Arial"/>
        </w:rPr>
      </w:pPr>
    </w:p>
    <w:p w14:paraId="3489AE40" w14:textId="77777777" w:rsidR="0020567E" w:rsidRPr="00655B20" w:rsidRDefault="0020567E" w:rsidP="0020567E">
      <w:pPr>
        <w:jc w:val="both"/>
        <w:rPr>
          <w:rFonts w:ascii="Corbel" w:hAnsi="Corbel" w:cs="Arial"/>
        </w:rPr>
      </w:pPr>
      <w:r w:rsidRPr="00655B20">
        <w:rPr>
          <w:rFonts w:ascii="Corbel" w:hAnsi="Corbel" w:cs="Arial"/>
        </w:rPr>
        <w:t>Réponse :</w:t>
      </w:r>
    </w:p>
    <w:p w14:paraId="20EEAFB5" w14:textId="77777777" w:rsidR="0020567E" w:rsidRDefault="0020567E" w:rsidP="0020567E">
      <w:pPr>
        <w:jc w:val="both"/>
        <w:rPr>
          <w:rFonts w:ascii="Corbel" w:hAnsi="Corbel" w:cs="Arial"/>
        </w:rPr>
      </w:pPr>
      <w:r w:rsidRPr="00655B20">
        <w:rPr>
          <w:rFonts w:ascii="Corbel" w:hAnsi="Corbel" w:cs="Arial"/>
        </w:rPr>
        <w:t>Renvoi éventuel : nom du document et n° de page</w:t>
      </w:r>
    </w:p>
    <w:p w14:paraId="08AD4030" w14:textId="77777777" w:rsidR="0020567E" w:rsidRDefault="0020567E" w:rsidP="00B1490F">
      <w:pPr>
        <w:pStyle w:val="Paragraphedeliste"/>
        <w:ind w:left="142"/>
        <w:jc w:val="both"/>
        <w:rPr>
          <w:rFonts w:ascii="Corbel" w:hAnsi="Corbel" w:cs="Arial"/>
        </w:rPr>
      </w:pPr>
    </w:p>
    <w:p w14:paraId="0B4C26C9" w14:textId="77777777" w:rsidR="0020567E" w:rsidRPr="00C668A4" w:rsidRDefault="0020567E" w:rsidP="00C668A4">
      <w:pPr>
        <w:pStyle w:val="Paragraphedeliste"/>
        <w:ind w:left="142"/>
        <w:jc w:val="both"/>
        <w:rPr>
          <w:rFonts w:ascii="Corbel" w:hAnsi="Corbel" w:cs="Arial"/>
        </w:rPr>
      </w:pPr>
    </w:p>
    <w:p w14:paraId="30E9D293" w14:textId="604F607E" w:rsidR="00370C32" w:rsidRPr="00C668A4" w:rsidRDefault="00370C32" w:rsidP="00C668A4">
      <w:pPr>
        <w:pStyle w:val="Paragraphedeliste"/>
        <w:numPr>
          <w:ilvl w:val="1"/>
          <w:numId w:val="2"/>
        </w:numPr>
        <w:ind w:left="142"/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t xml:space="preserve">Proposez-vous un suivi environnemental du marché (ex. </w:t>
      </w:r>
      <w:proofErr w:type="spellStart"/>
      <w:r w:rsidRPr="00C668A4">
        <w:rPr>
          <w:rFonts w:ascii="Corbel" w:hAnsi="Corbel" w:cs="Arial"/>
        </w:rPr>
        <w:t>reporting</w:t>
      </w:r>
      <w:proofErr w:type="spellEnd"/>
      <w:r w:rsidRPr="00C668A4">
        <w:rPr>
          <w:rFonts w:ascii="Corbel" w:hAnsi="Corbel" w:cs="Arial"/>
        </w:rPr>
        <w:t xml:space="preserve"> CO</w:t>
      </w:r>
      <w:r w:rsidRPr="00C668A4">
        <w:rPr>
          <w:rFonts w:ascii="Corbel" w:hAnsi="Corbel" w:cs="Cambria Math"/>
        </w:rPr>
        <w:t>₂</w:t>
      </w:r>
      <w:r w:rsidRPr="00C668A4">
        <w:rPr>
          <w:rFonts w:ascii="Corbel" w:hAnsi="Corbel" w:cs="Arial"/>
        </w:rPr>
        <w:t>, part de matière recyclée, bilan de reprise) ? Si oui, sous quelle forme ?</w:t>
      </w:r>
    </w:p>
    <w:p w14:paraId="3CDA6262" w14:textId="77777777" w:rsidR="0020567E" w:rsidRPr="00C668A4" w:rsidRDefault="0020567E" w:rsidP="00C668A4">
      <w:pPr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t>Réponse :</w:t>
      </w:r>
    </w:p>
    <w:p w14:paraId="20FD2A30" w14:textId="77777777" w:rsidR="0020567E" w:rsidRPr="00C668A4" w:rsidRDefault="0020567E" w:rsidP="00C668A4">
      <w:pPr>
        <w:jc w:val="both"/>
        <w:rPr>
          <w:rFonts w:ascii="Corbel" w:hAnsi="Corbel" w:cs="Arial"/>
        </w:rPr>
      </w:pPr>
      <w:r w:rsidRPr="00C668A4">
        <w:rPr>
          <w:rFonts w:ascii="Corbel" w:hAnsi="Corbel" w:cs="Arial"/>
        </w:rPr>
        <w:t>Renvoi éventuel : nom du document et n° de page</w:t>
      </w:r>
    </w:p>
    <w:p w14:paraId="788EC640" w14:textId="59FDD0D4" w:rsidR="00370C32" w:rsidRDefault="00370C32" w:rsidP="00370C32">
      <w:pPr>
        <w:jc w:val="both"/>
        <w:rPr>
          <w:rFonts w:ascii="Arial" w:hAnsi="Arial" w:cs="Arial"/>
        </w:rPr>
      </w:pPr>
    </w:p>
    <w:p w14:paraId="79413E96" w14:textId="570AFE12" w:rsidR="00370C32" w:rsidRDefault="00370C32" w:rsidP="00370C32">
      <w:pPr>
        <w:jc w:val="both"/>
        <w:rPr>
          <w:rFonts w:ascii="Arial" w:hAnsi="Arial" w:cs="Arial"/>
        </w:rPr>
      </w:pPr>
    </w:p>
    <w:p w14:paraId="5BC1E2DC" w14:textId="77777777" w:rsidR="00370C32" w:rsidRPr="00370C32" w:rsidRDefault="00370C32" w:rsidP="00370C32">
      <w:pPr>
        <w:jc w:val="both"/>
        <w:rPr>
          <w:rFonts w:ascii="Arial" w:hAnsi="Arial" w:cs="Arial"/>
        </w:rPr>
      </w:pPr>
    </w:p>
    <w:p w14:paraId="6DC18C5C" w14:textId="77777777" w:rsidR="00370C32" w:rsidRPr="00370C32" w:rsidRDefault="00370C32" w:rsidP="00370C32">
      <w:pPr>
        <w:ind w:left="360"/>
        <w:jc w:val="both"/>
        <w:rPr>
          <w:rFonts w:ascii="Arial" w:hAnsi="Arial" w:cs="Arial"/>
        </w:rPr>
      </w:pPr>
    </w:p>
    <w:sectPr w:rsidR="00370C32" w:rsidRPr="00370C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BB2A5" w14:textId="77777777" w:rsidR="00E43421" w:rsidRDefault="00E43421" w:rsidP="00E43421">
      <w:pPr>
        <w:spacing w:after="0" w:line="240" w:lineRule="auto"/>
      </w:pPr>
      <w:r>
        <w:separator/>
      </w:r>
    </w:p>
  </w:endnote>
  <w:endnote w:type="continuationSeparator" w:id="0">
    <w:p w14:paraId="1F491346" w14:textId="77777777" w:rsidR="00E43421" w:rsidRDefault="00E43421" w:rsidP="00E43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D85D9" w14:textId="77777777" w:rsidR="00E43421" w:rsidRDefault="00E43421" w:rsidP="00E43421">
      <w:pPr>
        <w:spacing w:after="0" w:line="240" w:lineRule="auto"/>
      </w:pPr>
      <w:r>
        <w:separator/>
      </w:r>
    </w:p>
  </w:footnote>
  <w:footnote w:type="continuationSeparator" w:id="0">
    <w:p w14:paraId="5C7882AD" w14:textId="77777777" w:rsidR="00E43421" w:rsidRDefault="00E43421" w:rsidP="00E43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6DF36" w14:textId="42791C75" w:rsidR="00943086" w:rsidRDefault="00943086">
    <w:pPr>
      <w:pStyle w:val="En-tte"/>
    </w:pPr>
  </w:p>
  <w:tbl>
    <w:tblPr>
      <w:tblW w:w="0" w:type="auto"/>
      <w:tblInd w:w="71" w:type="dxa"/>
      <w:tblBorders>
        <w:bottom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843"/>
      <w:gridCol w:w="6521"/>
      <w:gridCol w:w="1417"/>
    </w:tblGrid>
    <w:tr w:rsidR="00943086" w:rsidRPr="00943086" w14:paraId="33419E71" w14:textId="77777777" w:rsidTr="00943086">
      <w:tc>
        <w:tcPr>
          <w:tcW w:w="1843" w:type="dxa"/>
        </w:tcPr>
        <w:p w14:paraId="7F2DBDD4" w14:textId="77777777" w:rsidR="00943086" w:rsidRPr="00943086" w:rsidRDefault="00943086" w:rsidP="00943086">
          <w:pPr>
            <w:overflowPunct w:val="0"/>
            <w:autoSpaceDE w:val="0"/>
            <w:autoSpaceDN w:val="0"/>
            <w:adjustRightInd w:val="0"/>
            <w:spacing w:after="0" w:line="240" w:lineRule="auto"/>
            <w:jc w:val="both"/>
            <w:textAlignment w:val="baseline"/>
            <w:rPr>
              <w:rFonts w:ascii="Times New Roman" w:eastAsia="Times New Roman" w:hAnsi="Times New Roman" w:cs="Times New Roman"/>
              <w:b/>
              <w:i/>
              <w:szCs w:val="20"/>
              <w:lang w:eastAsia="fr-FR"/>
            </w:rPr>
          </w:pPr>
          <w:r w:rsidRPr="00943086">
            <w:rPr>
              <w:rFonts w:ascii="Times New Roman" w:eastAsia="Times New Roman" w:hAnsi="Times New Roman" w:cs="Times New Roman"/>
              <w:noProof/>
              <w:szCs w:val="20"/>
              <w:lang w:eastAsia="fr-FR"/>
            </w:rPr>
            <w:drawing>
              <wp:inline distT="0" distB="0" distL="0" distR="0" wp14:anchorId="77682BF7" wp14:editId="7CF27D93">
                <wp:extent cx="1085850" cy="809625"/>
                <wp:effectExtent l="0" t="0" r="0" b="9525"/>
                <wp:docPr id="2" name="Image 2" descr="Une image contenant Graphique, graphisme, Police, logo&#10;&#10;Le contenu généré par l’IA peut êtr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 descr="Une image contenant Graphique, graphisme, Police, logo&#10;&#10;Le contenu généré par l’IA peut être incorrect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1" w:type="dxa"/>
          <w:vAlign w:val="center"/>
        </w:tcPr>
        <w:p w14:paraId="18D87C75" w14:textId="77777777" w:rsidR="00943086" w:rsidRPr="00943086" w:rsidRDefault="00943086" w:rsidP="00943086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i/>
              <w:szCs w:val="20"/>
              <w:lang w:eastAsia="fr-FR"/>
            </w:rPr>
          </w:pPr>
          <w:r w:rsidRPr="00943086">
            <w:rPr>
              <w:rFonts w:ascii="Arial" w:eastAsia="Times New Roman" w:hAnsi="Arial" w:cs="Arial"/>
              <w:b/>
              <w:i/>
              <w:szCs w:val="20"/>
              <w:lang w:eastAsia="fr-FR"/>
            </w:rPr>
            <w:t xml:space="preserve">CHD Vendée </w:t>
          </w:r>
        </w:p>
        <w:p w14:paraId="442B5385" w14:textId="77777777" w:rsidR="00943086" w:rsidRPr="00943086" w:rsidRDefault="00943086" w:rsidP="00943086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i/>
              <w:szCs w:val="20"/>
              <w:lang w:eastAsia="fr-FR"/>
            </w:rPr>
          </w:pPr>
          <w:r w:rsidRPr="00943086">
            <w:rPr>
              <w:rFonts w:ascii="Arial" w:eastAsia="Times New Roman" w:hAnsi="Arial" w:cs="Arial"/>
              <w:b/>
              <w:i/>
              <w:szCs w:val="20"/>
              <w:lang w:eastAsia="fr-FR"/>
            </w:rPr>
            <w:t xml:space="preserve">Etablissement support du GHT Vendée </w:t>
          </w:r>
        </w:p>
        <w:p w14:paraId="4D2FE5F0" w14:textId="77777777" w:rsidR="00943086" w:rsidRPr="00943086" w:rsidRDefault="00943086" w:rsidP="00943086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i/>
              <w:szCs w:val="20"/>
              <w:lang w:eastAsia="fr-FR"/>
            </w:rPr>
          </w:pPr>
          <w:r w:rsidRPr="00943086">
            <w:rPr>
              <w:rFonts w:ascii="Arial" w:eastAsia="Times New Roman" w:hAnsi="Arial" w:cs="Arial"/>
              <w:b/>
              <w:i/>
              <w:szCs w:val="20"/>
              <w:lang w:eastAsia="fr-FR"/>
            </w:rPr>
            <w:t xml:space="preserve">Les </w:t>
          </w:r>
          <w:proofErr w:type="spellStart"/>
          <w:r w:rsidRPr="00943086">
            <w:rPr>
              <w:rFonts w:ascii="Arial" w:eastAsia="Times New Roman" w:hAnsi="Arial" w:cs="Arial"/>
              <w:b/>
              <w:i/>
              <w:szCs w:val="20"/>
              <w:lang w:eastAsia="fr-FR"/>
            </w:rPr>
            <w:t>Oudairies</w:t>
          </w:r>
          <w:proofErr w:type="spellEnd"/>
        </w:p>
        <w:p w14:paraId="4195131C" w14:textId="77777777" w:rsidR="00943086" w:rsidRPr="00943086" w:rsidRDefault="00943086" w:rsidP="00943086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b/>
              <w:i/>
              <w:sz w:val="16"/>
              <w:szCs w:val="20"/>
              <w:lang w:eastAsia="fr-FR"/>
            </w:rPr>
          </w:pPr>
          <w:r w:rsidRPr="00943086">
            <w:rPr>
              <w:rFonts w:ascii="Arial" w:eastAsia="Times New Roman" w:hAnsi="Arial" w:cs="Arial"/>
              <w:b/>
              <w:i/>
              <w:szCs w:val="20"/>
              <w:lang w:eastAsia="fr-FR"/>
            </w:rPr>
            <w:t>85925    LA ROCHE SUR YON    Cedex 9</w:t>
          </w:r>
        </w:p>
      </w:tc>
      <w:tc>
        <w:tcPr>
          <w:tcW w:w="1417" w:type="dxa"/>
        </w:tcPr>
        <w:p w14:paraId="0F0AFABB" w14:textId="77777777" w:rsidR="00943086" w:rsidRPr="00943086" w:rsidRDefault="00943086" w:rsidP="00943086">
          <w:pPr>
            <w:overflowPunct w:val="0"/>
            <w:autoSpaceDE w:val="0"/>
            <w:autoSpaceDN w:val="0"/>
            <w:adjustRightInd w:val="0"/>
            <w:spacing w:after="0" w:line="240" w:lineRule="auto"/>
            <w:jc w:val="right"/>
            <w:textAlignment w:val="baseline"/>
            <w:rPr>
              <w:rFonts w:ascii="Times New Roman" w:eastAsia="Times New Roman" w:hAnsi="Times New Roman" w:cs="Times New Roman"/>
              <w:b/>
              <w:i/>
              <w:sz w:val="18"/>
              <w:szCs w:val="20"/>
              <w:lang w:eastAsia="fr-FR"/>
            </w:rPr>
          </w:pPr>
          <w:r w:rsidRPr="00943086">
            <w:rPr>
              <w:rFonts w:ascii="Times New Roman" w:eastAsia="Times New Roman" w:hAnsi="Times New Roman" w:cs="Times New Roman"/>
              <w:noProof/>
              <w:szCs w:val="20"/>
              <w:lang w:eastAsia="fr-FR"/>
            </w:rPr>
            <w:drawing>
              <wp:inline distT="0" distB="0" distL="0" distR="0" wp14:anchorId="24A1903B" wp14:editId="6526EE17">
                <wp:extent cx="619125" cy="847725"/>
                <wp:effectExtent l="0" t="0" r="9525" b="9525"/>
                <wp:docPr id="1" name="Image 1" descr="Copie de logo CHD Vendée (COULEUR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opie de logo CHD Vendée (COULEUR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943086">
            <w:rPr>
              <w:rFonts w:ascii="Times New Roman" w:eastAsia="Times New Roman" w:hAnsi="Times New Roman" w:cs="Times New Roman"/>
              <w:sz w:val="18"/>
              <w:szCs w:val="20"/>
              <w:lang w:eastAsia="fr-FR"/>
            </w:rPr>
            <w:fldChar w:fldCharType="begin"/>
          </w:r>
          <w:r w:rsidRPr="00943086">
            <w:rPr>
              <w:rFonts w:ascii="Times New Roman" w:eastAsia="Times New Roman" w:hAnsi="Times New Roman" w:cs="Times New Roman"/>
              <w:sz w:val="18"/>
              <w:szCs w:val="20"/>
              <w:lang w:eastAsia="fr-FR"/>
            </w:rPr>
            <w:instrText xml:space="preserve"> PAGE </w:instrText>
          </w:r>
          <w:r w:rsidRPr="00943086">
            <w:rPr>
              <w:rFonts w:ascii="Times New Roman" w:eastAsia="Times New Roman" w:hAnsi="Times New Roman" w:cs="Times New Roman"/>
              <w:sz w:val="18"/>
              <w:szCs w:val="20"/>
              <w:lang w:eastAsia="fr-FR"/>
            </w:rPr>
            <w:fldChar w:fldCharType="separate"/>
          </w:r>
          <w:r w:rsidRPr="00943086">
            <w:rPr>
              <w:rFonts w:ascii="Times New Roman" w:eastAsia="Times New Roman" w:hAnsi="Times New Roman" w:cs="Times New Roman"/>
              <w:noProof/>
              <w:sz w:val="18"/>
              <w:szCs w:val="20"/>
              <w:lang w:eastAsia="fr-FR"/>
            </w:rPr>
            <w:t>1</w:t>
          </w:r>
          <w:r w:rsidRPr="00943086">
            <w:rPr>
              <w:rFonts w:ascii="Times New Roman" w:eastAsia="Times New Roman" w:hAnsi="Times New Roman" w:cs="Times New Roman"/>
              <w:sz w:val="18"/>
              <w:szCs w:val="20"/>
              <w:lang w:eastAsia="fr-FR"/>
            </w:rPr>
            <w:fldChar w:fldCharType="end"/>
          </w:r>
        </w:p>
      </w:tc>
    </w:tr>
  </w:tbl>
  <w:p w14:paraId="549CF809" w14:textId="0E55A425" w:rsidR="00E43421" w:rsidRDefault="00E4342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17B89"/>
    <w:multiLevelType w:val="multilevel"/>
    <w:tmpl w:val="8A403EA4"/>
    <w:styleLink w:val="JDERER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43C20"/>
    <w:multiLevelType w:val="multilevel"/>
    <w:tmpl w:val="DFC05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00326302">
    <w:abstractNumId w:val="0"/>
  </w:num>
  <w:num w:numId="2" w16cid:durableId="101288184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ARTHOU Arnaud">
    <w15:presenceInfo w15:providerId="AD" w15:userId="S::arnaud.sarthou@ght85.fr::3dacfbbf-a9c1-4f8b-80b7-d1581d92db1a"/>
  </w15:person>
  <w15:person w15:author="CHARLES Sabrina">
    <w15:presenceInfo w15:providerId="AD" w15:userId="S::sabrina.charles@ght85.fr::c7448caa-5d51-43d0-8f85-0a276732fe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C32"/>
    <w:rsid w:val="000E6DB1"/>
    <w:rsid w:val="0020567E"/>
    <w:rsid w:val="00272572"/>
    <w:rsid w:val="002D501B"/>
    <w:rsid w:val="00370C32"/>
    <w:rsid w:val="007E45AD"/>
    <w:rsid w:val="008668BA"/>
    <w:rsid w:val="00943086"/>
    <w:rsid w:val="00B1490F"/>
    <w:rsid w:val="00C46238"/>
    <w:rsid w:val="00C668A4"/>
    <w:rsid w:val="00CF0114"/>
    <w:rsid w:val="00E43421"/>
    <w:rsid w:val="00EF611C"/>
    <w:rsid w:val="00FA0F1E"/>
    <w:rsid w:val="00FF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971CA"/>
  <w15:chartTrackingRefBased/>
  <w15:docId w15:val="{A6FE3616-2400-4594-9B44-1B26C5D41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JDERER">
    <w:name w:val="JDERER"/>
    <w:uiPriority w:val="99"/>
    <w:rsid w:val="00EF611C"/>
    <w:pPr>
      <w:numPr>
        <w:numId w:val="1"/>
      </w:numPr>
    </w:pPr>
  </w:style>
  <w:style w:type="paragraph" w:styleId="Paragraphedeliste">
    <w:name w:val="List Paragraph"/>
    <w:basedOn w:val="Normal"/>
    <w:uiPriority w:val="34"/>
    <w:qFormat/>
    <w:rsid w:val="00370C32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370C32"/>
    <w:rPr>
      <w:b/>
      <w:bCs/>
    </w:rPr>
  </w:style>
  <w:style w:type="paragraph" w:styleId="Rvision">
    <w:name w:val="Revision"/>
    <w:hidden/>
    <w:uiPriority w:val="99"/>
    <w:semiHidden/>
    <w:rsid w:val="00B1490F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E43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421"/>
  </w:style>
  <w:style w:type="paragraph" w:styleId="Pieddepage">
    <w:name w:val="footer"/>
    <w:basedOn w:val="Normal"/>
    <w:link w:val="PieddepageCar"/>
    <w:uiPriority w:val="99"/>
    <w:unhideWhenUsed/>
    <w:rsid w:val="00E43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3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14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537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DERER Jonathan</dc:creator>
  <cp:keywords/>
  <dc:description/>
  <cp:lastModifiedBy>SARTHOU Arnaud</cp:lastModifiedBy>
  <cp:revision>3</cp:revision>
  <dcterms:created xsi:type="dcterms:W3CDTF">2025-09-26T14:31:00Z</dcterms:created>
  <dcterms:modified xsi:type="dcterms:W3CDTF">2025-10-17T09:46:00Z</dcterms:modified>
</cp:coreProperties>
</file>